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28"/>
          <w:szCs w:val="28"/>
          <w:lang w:val="en-US" w:eastAsia="zh-CN"/>
          <w:rPrChange w:id="0" w:author="王爽(拟稿)" w:date="2021-11-08T09:32:13Z">
            <w:rPr>
              <w:rFonts w:hint="eastAsia" w:ascii="黑体" w:hAnsi="黑体" w:eastAsia="黑体"/>
              <w:sz w:val="36"/>
              <w:lang w:val="en-US" w:eastAsia="zh-CN"/>
            </w:rPr>
          </w:rPrChange>
        </w:rPr>
      </w:pPr>
      <w:r>
        <w:rPr>
          <w:rFonts w:hint="eastAsia" w:ascii="黑体" w:hAnsi="黑体" w:eastAsia="黑体"/>
          <w:sz w:val="28"/>
          <w:szCs w:val="28"/>
          <w:rPrChange w:id="1" w:author="王爽(拟稿)" w:date="2021-11-08T09:32:13Z">
            <w:rPr>
              <w:rFonts w:hint="eastAsia" w:ascii="黑体" w:hAnsi="黑体" w:eastAsia="黑体"/>
              <w:sz w:val="36"/>
            </w:rPr>
          </w:rPrChange>
        </w:rPr>
        <w:t>附件</w:t>
      </w:r>
      <w:ins w:id="2" w:author="王爽(拟稿)" w:date="2021-11-08T09:32:06Z">
        <w:r>
          <w:rPr>
            <w:rFonts w:hint="eastAsia" w:ascii="黑体" w:hAnsi="黑体" w:eastAsia="黑体"/>
            <w:sz w:val="28"/>
            <w:szCs w:val="28"/>
            <w:lang w:val="en-US" w:eastAsia="zh-CN"/>
            <w:rPrChange w:id="3" w:author="王爽(拟稿)" w:date="2021-11-08T09:32:13Z">
              <w:rPr>
                <w:rFonts w:hint="eastAsia" w:ascii="黑体" w:hAnsi="黑体" w:eastAsia="黑体"/>
                <w:sz w:val="36"/>
                <w:lang w:val="en-US" w:eastAsia="zh-CN"/>
              </w:rPr>
            </w:rPrChange>
          </w:rPr>
          <w:t>2</w:t>
        </w:r>
      </w:ins>
    </w:p>
    <w:p>
      <w:pPr>
        <w:snapToGrid w:val="0"/>
        <w:jc w:val="center"/>
        <w:rPr>
          <w:rFonts w:ascii="方正大标宋简体" w:hAnsi="黑体" w:eastAsia="方正大标宋简体"/>
          <w:b/>
          <w:bCs/>
          <w:sz w:val="36"/>
          <w:szCs w:val="44"/>
        </w:rPr>
      </w:pPr>
      <w:r>
        <w:rPr>
          <w:rFonts w:hint="eastAsia" w:ascii="方正大标宋简体" w:hAnsi="黑体" w:eastAsia="方正大标宋简体"/>
          <w:b/>
          <w:bCs/>
          <w:sz w:val="36"/>
          <w:szCs w:val="44"/>
        </w:rPr>
        <w:t>气象部门人员招录专业目录</w:t>
      </w:r>
    </w:p>
    <w:p>
      <w:pPr>
        <w:jc w:val="center"/>
        <w:rPr>
          <w:rFonts w:ascii="楷体" w:hAnsi="楷体" w:eastAsia="楷体"/>
          <w:b/>
          <w:bCs/>
          <w:color w:val="000000" w:themeColor="text1"/>
          <w:sz w:val="28"/>
          <w:szCs w:val="32"/>
          <w14:textFill>
            <w14:solidFill>
              <w14:schemeClr w14:val="tx1"/>
            </w14:solidFill>
          </w14:textFill>
        </w:rPr>
      </w:pPr>
      <w:r>
        <w:rPr>
          <w:rFonts w:hint="eastAsia" w:ascii="楷体" w:hAnsi="楷体" w:eastAsia="楷体"/>
          <w:b/>
          <w:bCs/>
          <w:color w:val="000000" w:themeColor="text1"/>
          <w:sz w:val="32"/>
          <w:szCs w:val="44"/>
          <w14:textFill>
            <w14:solidFill>
              <w14:schemeClr w14:val="tx1"/>
            </w14:solidFill>
          </w14:textFill>
        </w:rPr>
        <w:t>（</w:t>
      </w:r>
      <w:r>
        <w:rPr>
          <w:rFonts w:ascii="楷体" w:hAnsi="楷体" w:eastAsia="楷体"/>
          <w:b/>
          <w:bCs/>
          <w:color w:val="000000" w:themeColor="text1"/>
          <w:sz w:val="32"/>
          <w:szCs w:val="44"/>
          <w14:textFill>
            <w14:solidFill>
              <w14:schemeClr w14:val="tx1"/>
            </w14:solidFill>
          </w14:textFill>
        </w:rPr>
        <w:t>202</w:t>
      </w:r>
      <w:r>
        <w:rPr>
          <w:rFonts w:hint="eastAsia" w:ascii="楷体" w:hAnsi="楷体" w:eastAsia="楷体"/>
          <w:b/>
          <w:bCs/>
          <w:color w:val="000000" w:themeColor="text1"/>
          <w:sz w:val="32"/>
          <w:szCs w:val="44"/>
          <w14:textFill>
            <w14:solidFill>
              <w14:schemeClr w14:val="tx1"/>
            </w14:solidFill>
          </w14:textFill>
        </w:rPr>
        <w:t>1</w:t>
      </w:r>
      <w:r>
        <w:rPr>
          <w:rFonts w:ascii="楷体" w:hAnsi="楷体" w:eastAsia="楷体"/>
          <w:b/>
          <w:bCs/>
          <w:color w:val="000000" w:themeColor="text1"/>
          <w:sz w:val="32"/>
          <w:szCs w:val="44"/>
          <w14:textFill>
            <w14:solidFill>
              <w14:schemeClr w14:val="tx1"/>
            </w14:solidFill>
          </w14:textFill>
        </w:rPr>
        <w:t>年</w:t>
      </w:r>
      <w:r>
        <w:rPr>
          <w:rFonts w:hint="eastAsia" w:ascii="楷体" w:hAnsi="楷体" w:eastAsia="楷体"/>
          <w:b/>
          <w:bCs/>
          <w:color w:val="000000" w:themeColor="text1"/>
          <w:sz w:val="32"/>
          <w:szCs w:val="44"/>
          <w14:textFill>
            <w14:solidFill>
              <w14:schemeClr w14:val="tx1"/>
            </w14:solidFill>
          </w14:textFill>
        </w:rPr>
        <w:t>版）</w:t>
      </w:r>
    </w:p>
    <w:tbl>
      <w:tblPr>
        <w:tblStyle w:val="8"/>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654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363"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专业类别</w:t>
            </w:r>
          </w:p>
        </w:tc>
        <w:tc>
          <w:tcPr>
            <w:tcW w:w="6546"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包含专业</w:t>
            </w:r>
          </w:p>
        </w:tc>
        <w:tc>
          <w:tcPr>
            <w:tcW w:w="850" w:type="dxa"/>
            <w:tcBorders>
              <w:bottom w:val="single" w:color="auto" w:sz="12" w:space="0"/>
            </w:tcBorders>
            <w:vAlign w:val="center"/>
          </w:tcPr>
          <w:p>
            <w:pPr>
              <w:jc w:val="center"/>
              <w:rPr>
                <w:rFonts w:ascii="黑体" w:hAnsi="黑体" w:eastAsia="黑体" w:cs="Times New Roman"/>
                <w:b/>
              </w:rPr>
            </w:pPr>
            <w:r>
              <w:rPr>
                <w:rFonts w:hint="eastAsia" w:ascii="黑体" w:hAnsi="黑体" w:eastAsia="黑体" w:cs="Times New Roma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气象类</w:t>
            </w:r>
          </w:p>
        </w:tc>
        <w:tc>
          <w:tcPr>
            <w:tcW w:w="6546" w:type="dxa"/>
            <w:tcBorders>
              <w:top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大气科学，大气科学（大气物理），大气科学（大气探测），大气科学（大气环境），大气科学（水文气象），大气科学（海洋气象），大气科学（气候），大气科学（物理海洋学），应用气象学，应用气象学</w:t>
            </w:r>
            <w:r>
              <w:rPr>
                <w:rFonts w:ascii="Times New Roman" w:hAnsi="Times New Roman" w:cs="Times New Roman"/>
                <w:bCs/>
                <w:szCs w:val="21"/>
              </w:rPr>
              <w:t xml:space="preserve"> </w:t>
            </w:r>
            <w:r>
              <w:rPr>
                <w:rFonts w:hint="eastAsia" w:ascii="Times New Roman" w:hAnsi="Times New Roman" w:cs="Times New Roman"/>
                <w:bCs/>
                <w:szCs w:val="21"/>
              </w:rPr>
              <w:t>（公共气象服务），雷电科学与技术，大气科学（中外合作办学），电子信息工程（气象探测）</w:t>
            </w:r>
          </w:p>
        </w:tc>
        <w:tc>
          <w:tcPr>
            <w:tcW w:w="850" w:type="dxa"/>
            <w:tcBorders>
              <w:top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气象学，大气物理学与大气环境，大气科学，应用气象学，雷电科学与技术，气候系统与气候变化，气候学，地球流体力学（大气科学类），大气遥感与大气探测，</w:t>
            </w:r>
            <w:r>
              <w:rPr>
                <w:rFonts w:ascii="Times New Roman" w:hAnsi="Times New Roman" w:cs="Times New Roman"/>
                <w:bCs/>
                <w:szCs w:val="21"/>
              </w:rPr>
              <w:t>3S</w:t>
            </w:r>
            <w:r>
              <w:rPr>
                <w:rFonts w:hint="eastAsia" w:ascii="Times New Roman" w:hAnsi="Times New Roman" w:cs="Times New Roman"/>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等气象专业方向），农业工程与信息技术（大气探测技术与应用、人工影响天气技术与应用、雷电科学与技术、气象灾害防御与风险评估、农业气象服务、气象综合业务保障与发展、气象信息服务与管理等气象专业方向），农业管理（公共气象服务管理等气象专业方向），气象灾害监测与预警，气象探测技术，</w:t>
            </w:r>
            <w:r>
              <w:rPr>
                <w:rFonts w:hint="eastAsia" w:ascii="Times New Roman" w:hAnsi="Times New Roman" w:cs="Times New Roman"/>
              </w:rPr>
              <w:t>气候与大气环境</w:t>
            </w:r>
          </w:p>
        </w:tc>
        <w:tc>
          <w:tcPr>
            <w:tcW w:w="850" w:type="dxa"/>
            <w:vAlign w:val="center"/>
          </w:tcPr>
          <w:p>
            <w:pPr>
              <w:jc w:val="center"/>
              <w:rPr>
                <w:rFonts w:ascii="Times New Roman" w:hAnsi="Times New Roman" w:cs="Times New Roman"/>
                <w:b/>
                <w:bCs/>
                <w:szCs w:val="21"/>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大气科学技术，大气探测技术，应用气象技术，防雷技术</w:t>
            </w:r>
          </w:p>
        </w:tc>
        <w:tc>
          <w:tcPr>
            <w:tcW w:w="850" w:type="dxa"/>
            <w:tcBorders>
              <w:bottom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专科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气象相关类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防灾减灾科学与工程，水土保持与荒漠化防治</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资源环境科学，水文学及水资源，物理海洋学，生态学，全球环境变化，自然灾害学，自然地理学，地图学与地理信息系统，地图制图学与地理信息工程，遥感与地理信息系统，地理信息系统，空间物理学，地球探测与信息技术，地球与空间探测技术，地球动力学，地学信息系统，海洋地理学，海洋地球物理学，海洋物理，环境地理信息系统，环境生态学，环境遥感，环境灾害学，空间环境，空间环境科学与技术，空间探测与信息处理技术，农业生态学，农业生态与气候变化，水文地质学，水文气候学，遥感技术与应用，遥感信息科学与技术，资源与环境，资源环境与信息技术，资源环境与遥感信息，资源与环境保护，资源与环境遥感，摄影测量与遥感，地质工程（大气科学与环境方向），自然资源学，环境地理学，气候变化科学与政策，</w:t>
            </w:r>
            <w:r>
              <w:rPr>
                <w:rFonts w:hint="eastAsia" w:ascii="Times New Roman" w:hAnsi="Times New Roman" w:cs="Times New Roman"/>
                <w:bCs/>
                <w:szCs w:val="21"/>
              </w:rPr>
              <w:t>农业管理（防灾减灾与应急管理方向），</w:t>
            </w:r>
            <w:r>
              <w:rPr>
                <w:rFonts w:hint="eastAsia" w:ascii="Times New Roman" w:hAnsi="Times New Roman" w:cs="Times New Roman"/>
              </w:rPr>
              <w:t>作物栽培学与耕作学，植物保护，农业资源利用，土壤学，农业遥感与信息技术，草业科学，草学，水土保持与荒漠化防治</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363" w:type="dxa"/>
            <w:vMerge w:val="restart"/>
            <w:shd w:val="clear" w:color="auto" w:fill="auto"/>
            <w:vAlign w:val="center"/>
          </w:tcPr>
          <w:p>
            <w:pPr>
              <w:jc w:val="center"/>
              <w:rPr>
                <w:rFonts w:ascii="Times New Roman" w:hAnsi="Times New Roman" w:cs="Times New Roman"/>
                <w:b/>
              </w:rPr>
            </w:pPr>
            <w:bookmarkStart w:id="1" w:name="_GoBack"/>
            <w:bookmarkEnd w:id="1"/>
            <w:r>
              <w:rPr>
                <w:rFonts w:hint="eastAsia" w:ascii="Times New Roman" w:hAnsi="Times New Roman" w:cs="Times New Roman"/>
                <w:b/>
              </w:rPr>
              <w:t>信息技术类</w:t>
            </w: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计算机科学与技术，通信工程，信息工程，软件工程，网络工程，信息安全，信息资源管理，电子信息工程，电子科学与技术，电子信息科学与技术，光电信息科学与工程，测控技术与仪器，电磁场与无线技术，人工智能，智能科学与技术，数据科学与大数据技术，电子与计算机工程，物联网工程</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计算机系统结构，计算机软件与理论，计算机应用技术，计算机技术，电子与通信工程，</w:t>
            </w:r>
            <w:r>
              <w:rPr>
                <w:rFonts w:hint="eastAsia" w:ascii="Times New Roman" w:hAnsi="Times New Roman" w:cs="Times New Roman"/>
                <w:bCs/>
                <w:szCs w:val="21"/>
              </w:rPr>
              <w:t>软件科学，</w:t>
            </w:r>
            <w:r>
              <w:rPr>
                <w:rFonts w:hint="eastAsia" w:ascii="Times New Roman" w:hAnsi="Times New Roman" w:cs="Times New Roman"/>
              </w:rPr>
              <w:t>软件工程，通信与信息系统，</w:t>
            </w:r>
            <w:r>
              <w:rPr>
                <w:rFonts w:hint="eastAsia" w:ascii="Times New Roman" w:hAnsi="Times New Roman" w:cs="Times New Roman"/>
                <w:bCs/>
                <w:szCs w:val="21"/>
              </w:rPr>
              <w:t>模式识别智能系统，计算机网络，</w:t>
            </w:r>
            <w:r>
              <w:rPr>
                <w:rFonts w:hint="eastAsia" w:ascii="Times New Roman" w:hAnsi="Times New Roman" w:cs="Times New Roman"/>
              </w:rPr>
              <w:t>信息资源管理，光电信息科学与工程，信号与信息处理，测试计量技术及仪器，电磁场与微波技术，大数据科学与技术</w:t>
            </w:r>
            <w:r>
              <w:rPr>
                <w:rFonts w:hint="eastAsia" w:ascii="Times New Roman" w:hAnsi="Times New Roman" w:cs="Times New Roman"/>
                <w:sz w:val="18"/>
                <w:szCs w:val="18"/>
              </w:rPr>
              <w:t>，</w:t>
            </w:r>
            <w:r>
              <w:rPr>
                <w:rFonts w:hint="eastAsia" w:ascii="Times New Roman" w:hAnsi="Times New Roman" w:cs="Times New Roman"/>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系统，智能信息处理技术，智能信息技术，图像科学与工程，智能科学与技术，人工智能</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del w:id="5" w:author="王爽(拟稿)" w:date="2021-11-08T09:36:45Z"/>
        </w:trPr>
        <w:tc>
          <w:tcPr>
            <w:tcW w:w="1363" w:type="dxa"/>
            <w:vMerge w:val="restart"/>
            <w:tcBorders>
              <w:top w:val="single" w:color="auto" w:sz="12" w:space="0"/>
            </w:tcBorders>
            <w:shd w:val="clear" w:color="auto" w:fill="auto"/>
            <w:vAlign w:val="center"/>
          </w:tcPr>
          <w:p>
            <w:pPr>
              <w:jc w:val="center"/>
              <w:rPr>
                <w:del w:id="6" w:author="王爽(拟稿)" w:date="2021-11-08T09:36:45Z"/>
                <w:rFonts w:ascii="Times New Roman" w:hAnsi="Times New Roman" w:cs="Times New Roman"/>
                <w:b/>
              </w:rPr>
            </w:pPr>
            <w:del w:id="7" w:author="王爽(拟稿)" w:date="2021-11-08T09:36:45Z">
              <w:r>
                <w:rPr>
                  <w:rFonts w:hint="eastAsia" w:ascii="Times New Roman" w:hAnsi="Times New Roman" w:cs="Times New Roman"/>
                  <w:b/>
                </w:rPr>
                <w:delText>媒体传播类</w:delText>
              </w:r>
            </w:del>
          </w:p>
        </w:tc>
        <w:tc>
          <w:tcPr>
            <w:tcW w:w="6546" w:type="dxa"/>
            <w:tcBorders>
              <w:top w:val="single" w:color="auto" w:sz="12" w:space="0"/>
            </w:tcBorders>
            <w:shd w:val="clear" w:color="auto" w:fill="auto"/>
            <w:vAlign w:val="center"/>
          </w:tcPr>
          <w:p>
            <w:pPr>
              <w:rPr>
                <w:del w:id="8" w:author="王爽(拟稿)" w:date="2021-11-08T09:36:45Z"/>
                <w:rFonts w:ascii="Times New Roman" w:hAnsi="Times New Roman" w:cs="Times New Roman"/>
              </w:rPr>
            </w:pPr>
            <w:del w:id="9" w:author="王爽(拟稿)" w:date="2021-11-08T09:36:45Z">
              <w:r>
                <w:rPr>
                  <w:rFonts w:hint="eastAsia" w:ascii="Times New Roman" w:hAnsi="Times New Roman" w:cs="Times New Roman"/>
                </w:rPr>
                <w:delText>广播电视编导，广播电视学，播音与主持艺术，动画，数字媒体技术，数字媒体艺术，网络与新媒体，传播学</w:delText>
              </w:r>
            </w:del>
          </w:p>
        </w:tc>
        <w:tc>
          <w:tcPr>
            <w:tcW w:w="850" w:type="dxa"/>
            <w:tcBorders>
              <w:top w:val="single" w:color="auto" w:sz="12" w:space="0"/>
            </w:tcBorders>
            <w:vAlign w:val="center"/>
          </w:tcPr>
          <w:p>
            <w:pPr>
              <w:jc w:val="center"/>
              <w:rPr>
                <w:del w:id="10" w:author="王爽(拟稿)" w:date="2021-11-08T09:36:45Z"/>
                <w:rFonts w:ascii="Times New Roman" w:hAnsi="Times New Roman" w:cs="Times New Roman"/>
                <w:b/>
              </w:rPr>
            </w:pPr>
            <w:del w:id="11" w:author="王爽(拟稿)" w:date="2021-11-08T09:36:45Z">
              <w:r>
                <w:rPr>
                  <w:rFonts w:hint="eastAsia" w:ascii="Times New Roman" w:hAnsi="Times New Roman" w:cs="Times New Roman"/>
                  <w:b/>
                  <w:bCs/>
                  <w:szCs w:val="21"/>
                </w:rPr>
                <w:delText>本科</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del w:id="12" w:author="王爽(拟稿)" w:date="2021-11-08T09:36:45Z"/>
        </w:trPr>
        <w:tc>
          <w:tcPr>
            <w:tcW w:w="1363" w:type="dxa"/>
            <w:vMerge w:val="continue"/>
            <w:tcBorders>
              <w:bottom w:val="single" w:color="auto" w:sz="12" w:space="0"/>
            </w:tcBorders>
            <w:shd w:val="clear" w:color="auto" w:fill="auto"/>
            <w:vAlign w:val="center"/>
          </w:tcPr>
          <w:p>
            <w:pPr>
              <w:jc w:val="center"/>
              <w:rPr>
                <w:del w:id="13" w:author="王爽(拟稿)" w:date="2021-11-08T09:36:45Z"/>
                <w:rFonts w:ascii="Times New Roman" w:hAnsi="Times New Roman" w:cs="Times New Roman"/>
                <w:b/>
              </w:rPr>
            </w:pPr>
          </w:p>
        </w:tc>
        <w:tc>
          <w:tcPr>
            <w:tcW w:w="6546" w:type="dxa"/>
            <w:tcBorders>
              <w:bottom w:val="single" w:color="auto" w:sz="12" w:space="0"/>
            </w:tcBorders>
            <w:shd w:val="clear" w:color="auto" w:fill="auto"/>
            <w:vAlign w:val="center"/>
          </w:tcPr>
          <w:p>
            <w:pPr>
              <w:rPr>
                <w:del w:id="14" w:author="王爽(拟稿)" w:date="2021-11-08T09:36:45Z"/>
                <w:rFonts w:ascii="Times New Roman" w:hAnsi="Times New Roman" w:cs="Times New Roman"/>
              </w:rPr>
            </w:pPr>
            <w:del w:id="15" w:author="王爽(拟稿)" w:date="2021-11-08T09:36:45Z">
              <w:r>
                <w:rPr>
                  <w:rFonts w:hint="eastAsia" w:ascii="Times New Roman" w:hAnsi="Times New Roman" w:cs="Times New Roman"/>
                </w:rPr>
                <w:delText>广播电视，交互式数字媒体技术与应用，新闻与传媒，新媒体与数字传播，数字媒体技术，数字媒体艺术，网络与新媒体，广播电视与数字媒体，新媒体学，视听新媒体传播，媒体语言学</w:delText>
              </w:r>
            </w:del>
          </w:p>
        </w:tc>
        <w:tc>
          <w:tcPr>
            <w:tcW w:w="850" w:type="dxa"/>
            <w:tcBorders>
              <w:bottom w:val="single" w:color="auto" w:sz="12" w:space="0"/>
            </w:tcBorders>
            <w:vAlign w:val="center"/>
          </w:tcPr>
          <w:p>
            <w:pPr>
              <w:jc w:val="center"/>
              <w:rPr>
                <w:del w:id="16" w:author="王爽(拟稿)" w:date="2021-11-08T09:36:45Z"/>
                <w:rFonts w:ascii="Times New Roman" w:hAnsi="Times New Roman" w:cs="Times New Roman"/>
                <w:b/>
              </w:rPr>
            </w:pPr>
            <w:del w:id="17" w:author="王爽(拟稿)" w:date="2021-11-08T09:36:45Z">
              <w:r>
                <w:rPr>
                  <w:rFonts w:hint="eastAsia" w:ascii="Times New Roman" w:hAnsi="Times New Roman" w:cs="Times New Roman"/>
                  <w:b/>
                  <w:bCs/>
                  <w:szCs w:val="21"/>
                </w:rPr>
                <w:delText>研究生</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del w:id="18" w:author="王爽(拟稿)" w:date="2021-11-08T09:36:45Z"/>
        </w:trPr>
        <w:tc>
          <w:tcPr>
            <w:tcW w:w="1363" w:type="dxa"/>
            <w:vMerge w:val="restart"/>
            <w:tcBorders>
              <w:top w:val="single" w:color="auto" w:sz="12" w:space="0"/>
            </w:tcBorders>
            <w:shd w:val="clear" w:color="auto" w:fill="auto"/>
            <w:vAlign w:val="center"/>
          </w:tcPr>
          <w:p>
            <w:pPr>
              <w:jc w:val="center"/>
              <w:rPr>
                <w:del w:id="19" w:author="王爽(拟稿)" w:date="2021-11-08T09:36:45Z"/>
                <w:rFonts w:ascii="Times New Roman" w:hAnsi="Times New Roman" w:cs="Times New Roman"/>
                <w:b/>
              </w:rPr>
            </w:pPr>
            <w:del w:id="20" w:author="王爽(拟稿)" w:date="2021-11-08T09:36:45Z">
              <w:r>
                <w:rPr>
                  <w:rFonts w:hint="eastAsia" w:ascii="Times New Roman" w:hAnsi="Times New Roman" w:cs="Times New Roman"/>
                  <w:b/>
                </w:rPr>
                <w:delText>教育培训类</w:delText>
              </w:r>
            </w:del>
          </w:p>
        </w:tc>
        <w:tc>
          <w:tcPr>
            <w:tcW w:w="6546" w:type="dxa"/>
            <w:tcBorders>
              <w:top w:val="single" w:color="auto" w:sz="12" w:space="0"/>
            </w:tcBorders>
            <w:shd w:val="clear" w:color="auto" w:fill="auto"/>
            <w:vAlign w:val="center"/>
          </w:tcPr>
          <w:p>
            <w:pPr>
              <w:rPr>
                <w:del w:id="21" w:author="王爽(拟稿)" w:date="2021-11-08T09:36:45Z"/>
                <w:rFonts w:ascii="Times New Roman" w:hAnsi="Times New Roman" w:cs="Times New Roman"/>
              </w:rPr>
            </w:pPr>
            <w:del w:id="22" w:author="王爽(拟稿)" w:date="2021-11-08T09:36:45Z">
              <w:r>
                <w:rPr>
                  <w:rFonts w:hint="eastAsia" w:ascii="Times New Roman" w:hAnsi="Times New Roman" w:cs="Times New Roman"/>
                </w:rPr>
                <w:delText>教育学，科学教育，人文教育，教育技术学，心理学，应用心理学</w:delText>
              </w:r>
            </w:del>
          </w:p>
        </w:tc>
        <w:tc>
          <w:tcPr>
            <w:tcW w:w="850" w:type="dxa"/>
            <w:tcBorders>
              <w:top w:val="single" w:color="auto" w:sz="12" w:space="0"/>
            </w:tcBorders>
            <w:vAlign w:val="center"/>
          </w:tcPr>
          <w:p>
            <w:pPr>
              <w:jc w:val="center"/>
              <w:rPr>
                <w:del w:id="23" w:author="王爽(拟稿)" w:date="2021-11-08T09:36:45Z"/>
                <w:rFonts w:ascii="Times New Roman" w:hAnsi="Times New Roman" w:cs="Times New Roman"/>
                <w:b/>
              </w:rPr>
            </w:pPr>
            <w:del w:id="24" w:author="王爽(拟稿)" w:date="2021-11-08T09:36:45Z">
              <w:r>
                <w:rPr>
                  <w:rFonts w:hint="eastAsia" w:ascii="Times New Roman" w:hAnsi="Times New Roman" w:cs="Times New Roman"/>
                  <w:b/>
                  <w:bCs/>
                  <w:szCs w:val="21"/>
                </w:rPr>
                <w:delText>本科</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del w:id="25" w:author="王爽(拟稿)" w:date="2021-11-08T09:36:45Z"/>
        </w:trPr>
        <w:tc>
          <w:tcPr>
            <w:tcW w:w="1363" w:type="dxa"/>
            <w:vMerge w:val="continue"/>
            <w:tcBorders>
              <w:bottom w:val="single" w:color="auto" w:sz="12" w:space="0"/>
            </w:tcBorders>
            <w:shd w:val="clear" w:color="auto" w:fill="auto"/>
            <w:vAlign w:val="center"/>
          </w:tcPr>
          <w:p>
            <w:pPr>
              <w:jc w:val="center"/>
              <w:rPr>
                <w:del w:id="26" w:author="王爽(拟稿)" w:date="2021-11-08T09:36:45Z"/>
                <w:rFonts w:ascii="Times New Roman" w:hAnsi="Times New Roman" w:cs="Times New Roman"/>
                <w:b/>
              </w:rPr>
            </w:pPr>
          </w:p>
        </w:tc>
        <w:tc>
          <w:tcPr>
            <w:tcW w:w="6546" w:type="dxa"/>
            <w:tcBorders>
              <w:bottom w:val="single" w:color="auto" w:sz="12" w:space="0"/>
            </w:tcBorders>
            <w:shd w:val="clear" w:color="auto" w:fill="auto"/>
            <w:vAlign w:val="center"/>
          </w:tcPr>
          <w:p>
            <w:pPr>
              <w:rPr>
                <w:del w:id="27" w:author="王爽(拟稿)" w:date="2021-11-08T09:36:45Z"/>
                <w:rFonts w:ascii="Times New Roman" w:hAnsi="Times New Roman" w:cs="Times New Roman"/>
              </w:rPr>
            </w:pPr>
            <w:del w:id="28" w:author="王爽(拟稿)" w:date="2021-11-08T09:36:45Z">
              <w:r>
                <w:rPr>
                  <w:rFonts w:hint="eastAsia" w:ascii="Times New Roman" w:hAnsi="Times New Roman" w:cs="Times New Roman"/>
                </w:rPr>
                <w:delText>教育学原理，课程与教学论，教育技术学，现代教育技术，教育管理，心理健康教育，科学与技术教育，应用心理学，发展与教育心理学</w:delText>
              </w:r>
            </w:del>
          </w:p>
        </w:tc>
        <w:tc>
          <w:tcPr>
            <w:tcW w:w="850" w:type="dxa"/>
            <w:tcBorders>
              <w:bottom w:val="single" w:color="auto" w:sz="12" w:space="0"/>
            </w:tcBorders>
            <w:vAlign w:val="center"/>
          </w:tcPr>
          <w:p>
            <w:pPr>
              <w:jc w:val="center"/>
              <w:rPr>
                <w:del w:id="29" w:author="王爽(拟稿)" w:date="2021-11-08T09:36:45Z"/>
                <w:rFonts w:ascii="Times New Roman" w:hAnsi="Times New Roman" w:cs="Times New Roman"/>
                <w:b/>
              </w:rPr>
            </w:pPr>
            <w:del w:id="30" w:author="王爽(拟稿)" w:date="2021-11-08T09:36:45Z">
              <w:r>
                <w:rPr>
                  <w:rFonts w:hint="eastAsia" w:ascii="Times New Roman" w:hAnsi="Times New Roman" w:cs="Times New Roman"/>
                  <w:b/>
                  <w:bCs/>
                  <w:szCs w:val="21"/>
                </w:rPr>
                <w:delText>研究生</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del w:id="31" w:author="王爽(拟稿)" w:date="2021-11-08T09:36:45Z"/>
        </w:trPr>
        <w:tc>
          <w:tcPr>
            <w:tcW w:w="1363" w:type="dxa"/>
            <w:vMerge w:val="restart"/>
            <w:tcBorders>
              <w:top w:val="single" w:color="auto" w:sz="12" w:space="0"/>
            </w:tcBorders>
            <w:shd w:val="clear" w:color="auto" w:fill="auto"/>
            <w:vAlign w:val="center"/>
          </w:tcPr>
          <w:p>
            <w:pPr>
              <w:jc w:val="center"/>
              <w:rPr>
                <w:del w:id="32" w:author="王爽(拟稿)" w:date="2021-11-08T09:36:45Z"/>
                <w:rFonts w:ascii="Times New Roman" w:hAnsi="Times New Roman" w:cs="Times New Roman"/>
                <w:b/>
              </w:rPr>
            </w:pPr>
            <w:del w:id="33" w:author="王爽(拟稿)" w:date="2021-11-08T09:36:45Z">
              <w:r>
                <w:rPr>
                  <w:rFonts w:hint="eastAsia" w:ascii="Times New Roman" w:hAnsi="Times New Roman" w:cs="Times New Roman"/>
                  <w:b/>
                </w:rPr>
                <w:delText>财务会计类</w:delText>
              </w:r>
            </w:del>
          </w:p>
        </w:tc>
        <w:tc>
          <w:tcPr>
            <w:tcW w:w="6546" w:type="dxa"/>
            <w:tcBorders>
              <w:top w:val="single" w:color="auto" w:sz="12" w:space="0"/>
            </w:tcBorders>
            <w:shd w:val="clear" w:color="auto" w:fill="auto"/>
            <w:vAlign w:val="center"/>
          </w:tcPr>
          <w:p>
            <w:pPr>
              <w:rPr>
                <w:del w:id="34" w:author="王爽(拟稿)" w:date="2021-11-08T09:36:45Z"/>
                <w:rFonts w:ascii="Times New Roman" w:hAnsi="Times New Roman" w:cs="Times New Roman"/>
              </w:rPr>
            </w:pPr>
            <w:del w:id="35" w:author="王爽(拟稿)" w:date="2021-11-08T09:36:45Z">
              <w:r>
                <w:rPr>
                  <w:rFonts w:hint="eastAsia" w:ascii="Times New Roman" w:hAnsi="Times New Roman" w:cs="Times New Roman"/>
                </w:rPr>
                <w:delText>会计学，财务管理，财政学，审计学</w:delText>
              </w:r>
            </w:del>
          </w:p>
        </w:tc>
        <w:tc>
          <w:tcPr>
            <w:tcW w:w="850" w:type="dxa"/>
            <w:tcBorders>
              <w:top w:val="single" w:color="auto" w:sz="12" w:space="0"/>
            </w:tcBorders>
            <w:vAlign w:val="center"/>
          </w:tcPr>
          <w:p>
            <w:pPr>
              <w:jc w:val="center"/>
              <w:rPr>
                <w:del w:id="36" w:author="王爽(拟稿)" w:date="2021-11-08T09:36:45Z"/>
                <w:rFonts w:ascii="Times New Roman" w:hAnsi="Times New Roman" w:cs="Times New Roman"/>
                <w:b/>
              </w:rPr>
            </w:pPr>
            <w:del w:id="37" w:author="王爽(拟稿)" w:date="2021-11-08T09:36:45Z">
              <w:r>
                <w:rPr>
                  <w:rFonts w:hint="eastAsia" w:ascii="Times New Roman" w:hAnsi="Times New Roman" w:cs="Times New Roman"/>
                  <w:b/>
                  <w:bCs/>
                  <w:szCs w:val="21"/>
                </w:rPr>
                <w:delText>本科</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del w:id="38" w:author="王爽(拟稿)" w:date="2021-11-08T09:36:45Z"/>
        </w:trPr>
        <w:tc>
          <w:tcPr>
            <w:tcW w:w="1363" w:type="dxa"/>
            <w:vMerge w:val="continue"/>
            <w:tcBorders>
              <w:bottom w:val="single" w:color="auto" w:sz="12" w:space="0"/>
            </w:tcBorders>
            <w:shd w:val="clear" w:color="auto" w:fill="auto"/>
            <w:vAlign w:val="center"/>
          </w:tcPr>
          <w:p>
            <w:pPr>
              <w:jc w:val="center"/>
              <w:rPr>
                <w:del w:id="39" w:author="王爽(拟稿)" w:date="2021-11-08T09:36:45Z"/>
                <w:rFonts w:ascii="Times New Roman" w:hAnsi="Times New Roman" w:cs="Times New Roman"/>
                <w:b/>
              </w:rPr>
            </w:pPr>
          </w:p>
        </w:tc>
        <w:tc>
          <w:tcPr>
            <w:tcW w:w="6546" w:type="dxa"/>
            <w:tcBorders>
              <w:bottom w:val="single" w:color="auto" w:sz="12" w:space="0"/>
            </w:tcBorders>
            <w:shd w:val="clear" w:color="auto" w:fill="auto"/>
            <w:vAlign w:val="center"/>
          </w:tcPr>
          <w:p>
            <w:pPr>
              <w:rPr>
                <w:del w:id="40" w:author="王爽(拟稿)" w:date="2021-11-08T09:36:45Z"/>
                <w:rFonts w:ascii="Times New Roman" w:hAnsi="Times New Roman" w:cs="Times New Roman"/>
              </w:rPr>
            </w:pPr>
            <w:del w:id="41" w:author="王爽(拟稿)" w:date="2021-11-08T09:36:45Z">
              <w:r>
                <w:rPr>
                  <w:rFonts w:hint="eastAsia" w:ascii="Times New Roman" w:hAnsi="Times New Roman" w:cs="Times New Roman"/>
                </w:rPr>
                <w:delText>会计学，会计，财务管理，财政学，会计与金融管理，会计与财务管理，财务会计，审计学，审计</w:delText>
              </w:r>
            </w:del>
          </w:p>
        </w:tc>
        <w:tc>
          <w:tcPr>
            <w:tcW w:w="850" w:type="dxa"/>
            <w:tcBorders>
              <w:bottom w:val="single" w:color="auto" w:sz="12" w:space="0"/>
            </w:tcBorders>
            <w:vAlign w:val="center"/>
          </w:tcPr>
          <w:p>
            <w:pPr>
              <w:jc w:val="center"/>
              <w:rPr>
                <w:del w:id="42" w:author="王爽(拟稿)" w:date="2021-11-08T09:36:45Z"/>
                <w:rFonts w:ascii="Times New Roman" w:hAnsi="Times New Roman" w:cs="Times New Roman"/>
                <w:b/>
              </w:rPr>
            </w:pPr>
            <w:del w:id="43" w:author="王爽(拟稿)" w:date="2021-11-08T09:36:45Z">
              <w:r>
                <w:rPr>
                  <w:rFonts w:hint="eastAsia" w:ascii="Times New Roman" w:hAnsi="Times New Roman" w:cs="Times New Roman"/>
                  <w:b/>
                  <w:bCs/>
                  <w:szCs w:val="21"/>
                </w:rPr>
                <w:delText>研究生</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del w:id="44" w:author="王爽(拟稿)" w:date="2021-11-08T09:36:45Z"/>
        </w:trPr>
        <w:tc>
          <w:tcPr>
            <w:tcW w:w="1363" w:type="dxa"/>
            <w:vMerge w:val="restart"/>
            <w:tcBorders>
              <w:top w:val="single" w:color="auto" w:sz="12" w:space="0"/>
            </w:tcBorders>
            <w:shd w:val="clear" w:color="auto" w:fill="auto"/>
            <w:vAlign w:val="center"/>
          </w:tcPr>
          <w:p>
            <w:pPr>
              <w:jc w:val="center"/>
              <w:rPr>
                <w:del w:id="45" w:author="王爽(拟稿)" w:date="2021-11-08T09:36:45Z"/>
                <w:rFonts w:ascii="Times New Roman" w:hAnsi="Times New Roman" w:cs="Times New Roman"/>
                <w:b/>
              </w:rPr>
            </w:pPr>
            <w:del w:id="46" w:author="王爽(拟稿)" w:date="2021-11-08T09:36:45Z">
              <w:r>
                <w:rPr>
                  <w:rFonts w:hint="eastAsia" w:ascii="Times New Roman" w:hAnsi="Times New Roman" w:cs="Times New Roman"/>
                  <w:b/>
                </w:rPr>
                <w:delText>综合管理类</w:delText>
              </w:r>
            </w:del>
          </w:p>
        </w:tc>
        <w:tc>
          <w:tcPr>
            <w:tcW w:w="6546" w:type="dxa"/>
            <w:tcBorders>
              <w:top w:val="single" w:color="auto" w:sz="12" w:space="0"/>
            </w:tcBorders>
            <w:shd w:val="clear" w:color="auto" w:fill="auto"/>
            <w:vAlign w:val="center"/>
          </w:tcPr>
          <w:p>
            <w:pPr>
              <w:rPr>
                <w:del w:id="47" w:author="王爽(拟稿)" w:date="2021-11-08T09:36:45Z"/>
                <w:rFonts w:ascii="Times New Roman" w:hAnsi="Times New Roman" w:cs="Times New Roman"/>
              </w:rPr>
            </w:pPr>
            <w:del w:id="48" w:author="王爽(拟稿)" w:date="2021-11-08T09:36:45Z">
              <w:r>
                <w:rPr>
                  <w:rFonts w:hint="eastAsia" w:ascii="Times New Roman" w:hAnsi="Times New Roman" w:cs="Times New Roman"/>
                </w:rPr>
                <w:delText>管理科学，行政管理，秘书学，信息管理与信息系统，工程管理，人力资源管理，公共事业管理，劳动与社会保障，档案学，汉语言文学，新闻学，传播学，新闻传播学，编辑出版学，政治学与行政学，哲学，科学社会主义，法学</w:delText>
              </w:r>
            </w:del>
            <w:del w:id="49" w:author="王爽(拟稿)" w:date="2021-11-08T09:36:45Z">
              <w:r>
                <w:rPr>
                  <w:rFonts w:ascii="Times New Roman" w:hAnsi="Times New Roman" w:cs="Times New Roman"/>
                </w:rPr>
                <w:delText xml:space="preserve"> </w:delText>
              </w:r>
            </w:del>
          </w:p>
        </w:tc>
        <w:tc>
          <w:tcPr>
            <w:tcW w:w="850" w:type="dxa"/>
            <w:tcBorders>
              <w:top w:val="single" w:color="auto" w:sz="12" w:space="0"/>
            </w:tcBorders>
            <w:vAlign w:val="center"/>
          </w:tcPr>
          <w:p>
            <w:pPr>
              <w:jc w:val="center"/>
              <w:rPr>
                <w:del w:id="50" w:author="王爽(拟稿)" w:date="2021-11-08T09:36:45Z"/>
                <w:rFonts w:ascii="Times New Roman" w:hAnsi="Times New Roman" w:cs="Times New Roman"/>
                <w:b/>
              </w:rPr>
            </w:pPr>
            <w:del w:id="51" w:author="王爽(拟稿)" w:date="2021-11-08T09:36:45Z">
              <w:r>
                <w:rPr>
                  <w:rFonts w:hint="eastAsia" w:ascii="Times New Roman" w:hAnsi="Times New Roman" w:cs="Times New Roman"/>
                  <w:b/>
                  <w:bCs/>
                  <w:szCs w:val="21"/>
                </w:rPr>
                <w:delText>本科</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del w:id="52" w:author="王爽(拟稿)" w:date="2021-11-08T09:36:45Z"/>
        </w:trPr>
        <w:tc>
          <w:tcPr>
            <w:tcW w:w="1363" w:type="dxa"/>
            <w:vMerge w:val="continue"/>
            <w:tcBorders>
              <w:top w:val="single" w:color="auto" w:sz="12" w:space="0"/>
            </w:tcBorders>
            <w:shd w:val="clear" w:color="auto" w:fill="auto"/>
            <w:vAlign w:val="center"/>
          </w:tcPr>
          <w:p>
            <w:pPr>
              <w:jc w:val="center"/>
              <w:rPr>
                <w:del w:id="53" w:author="王爽(拟稿)" w:date="2021-11-08T09:36:45Z"/>
                <w:rFonts w:ascii="Times New Roman" w:hAnsi="Times New Roman" w:cs="Times New Roman"/>
                <w:b/>
              </w:rPr>
            </w:pPr>
          </w:p>
        </w:tc>
        <w:tc>
          <w:tcPr>
            <w:tcW w:w="6546" w:type="dxa"/>
            <w:shd w:val="clear" w:color="auto" w:fill="auto"/>
            <w:vAlign w:val="center"/>
          </w:tcPr>
          <w:p>
            <w:pPr>
              <w:rPr>
                <w:del w:id="54" w:author="王爽(拟稿)" w:date="2021-11-08T09:36:45Z"/>
                <w:rFonts w:ascii="Times New Roman" w:hAnsi="Times New Roman" w:cs="Times New Roman"/>
              </w:rPr>
            </w:pPr>
            <w:del w:id="55" w:author="王爽(拟稿)" w:date="2021-11-08T09:36:45Z">
              <w:r>
                <w:rPr>
                  <w:rFonts w:hint="eastAsia" w:ascii="Times New Roman" w:hAnsi="Times New Roman" w:cs="Times New Roman"/>
                </w:rPr>
                <w:delText>管理科学，应急管理，行政管理，秘书学，工程管理，人力资源管理，新闻学，传播学，新闻与传播，档案学，</w:delText>
              </w:r>
            </w:del>
            <w:del w:id="56" w:author="王爽(拟稿)" w:date="2021-11-08T09:36:45Z">
              <w:r>
                <w:rPr>
                  <w:rFonts w:hint="eastAsia" w:ascii="Times New Roman" w:hAnsi="Times New Roman" w:cs="Times New Roman"/>
                  <w:color w:val="000000" w:themeColor="text1"/>
                  <w14:textFill>
                    <w14:solidFill>
                      <w14:schemeClr w14:val="tx1"/>
                    </w14:solidFill>
                  </w14:textFill>
                </w:rPr>
                <w:delText>英语语言文学</w:delText>
              </w:r>
            </w:del>
            <w:del w:id="57" w:author="王爽(拟稿)" w:date="2021-11-08T09:36:45Z">
              <w:r>
                <w:rPr>
                  <w:rFonts w:hint="eastAsia" w:ascii="Times New Roman" w:hAnsi="Times New Roman" w:cs="Times New Roman"/>
                </w:rPr>
                <w:delText>，编辑出版学，管理哲学，政治哲学，马克思主义哲学，中共党史，科学社会主义，法学理论，环境与资源保护法学，法律硕士</w:delText>
              </w:r>
            </w:del>
          </w:p>
        </w:tc>
        <w:tc>
          <w:tcPr>
            <w:tcW w:w="850" w:type="dxa"/>
            <w:vAlign w:val="center"/>
          </w:tcPr>
          <w:p>
            <w:pPr>
              <w:jc w:val="center"/>
              <w:rPr>
                <w:del w:id="58" w:author="王爽(拟稿)" w:date="2021-11-08T09:36:45Z"/>
                <w:rFonts w:ascii="Times New Roman" w:hAnsi="Times New Roman" w:cs="Times New Roman"/>
                <w:b/>
              </w:rPr>
            </w:pPr>
            <w:del w:id="59" w:author="王爽(拟稿)" w:date="2021-11-08T09:36:45Z">
              <w:r>
                <w:rPr>
                  <w:rFonts w:hint="eastAsia" w:ascii="Times New Roman" w:hAnsi="Times New Roman" w:cs="Times New Roman"/>
                  <w:b/>
                  <w:bCs/>
                  <w:szCs w:val="21"/>
                </w:rPr>
                <w:delText>研究生</w:delText>
              </w:r>
            </w:del>
          </w:p>
        </w:tc>
      </w:tr>
    </w:tbl>
    <w:p>
      <w:pPr>
        <w:spacing w:before="156" w:beforeLines="50" w:line="288" w:lineRule="auto"/>
        <w:ind w:firstLine="422" w:firstLineChars="200"/>
        <w:rPr>
          <w:del w:id="60" w:author="王爽(拟稿)" w:date="2021-11-08T09:36:45Z"/>
          <w:rFonts w:ascii="Times New Roman" w:hAnsi="Times New Roman" w:cs="Times New Roman"/>
          <w:b/>
          <w:szCs w:val="21"/>
        </w:rPr>
      </w:pPr>
      <w:del w:id="61" w:author="王爽(拟稿)" w:date="2021-11-08T09:36:45Z">
        <w:r>
          <w:rPr>
            <w:rFonts w:hint="eastAsia" w:ascii="Times New Roman" w:hAnsi="Times New Roman" w:cs="Times New Roman"/>
            <w:b/>
            <w:szCs w:val="21"/>
          </w:rPr>
          <w:delText>说明：</w:delText>
        </w:r>
      </w:del>
    </w:p>
    <w:p>
      <w:pPr>
        <w:spacing w:line="288" w:lineRule="auto"/>
        <w:ind w:firstLine="420" w:firstLineChars="200"/>
        <w:rPr>
          <w:del w:id="62" w:author="王爽(拟稿)" w:date="2021-11-08T09:36:45Z"/>
          <w:rFonts w:ascii="Times New Roman" w:hAnsi="Times New Roman" w:cs="Times New Roman"/>
        </w:rPr>
      </w:pPr>
      <w:del w:id="63" w:author="王爽(拟稿)" w:date="2021-11-08T09:36:45Z">
        <w:r>
          <w:rPr>
            <w:rFonts w:ascii="Times New Roman" w:hAnsi="Times New Roman" w:cs="Times New Roman"/>
            <w:szCs w:val="21"/>
          </w:rPr>
          <w:delText>1.</w:delText>
        </w:r>
      </w:del>
      <w:del w:id="64" w:author="王爽(拟稿)" w:date="2021-11-08T09:36:45Z">
        <w:r>
          <w:rPr>
            <w:rFonts w:ascii="Times New Roman" w:hAnsi="Times New Roman" w:cs="Times New Roman"/>
          </w:rPr>
          <w:delText xml:space="preserve"> </w:delText>
        </w:r>
      </w:del>
      <w:del w:id="65" w:author="王爽(拟稿)" w:date="2021-11-08T09:36:45Z">
        <w:r>
          <w:rPr>
            <w:rFonts w:hint="eastAsia" w:ascii="Times New Roman" w:hAnsi="Times New Roman" w:cs="Times New Roman"/>
          </w:rPr>
          <w:delText>本目录根据气象部门主要岗位对专业的需求，参照公务员考录、事业单位公开招聘对专业的有关要求和教育主管部门学科专业设置进行编制。</w:delText>
        </w:r>
      </w:del>
    </w:p>
    <w:p>
      <w:pPr>
        <w:spacing w:before="50" w:line="288" w:lineRule="auto"/>
        <w:ind w:firstLine="420" w:firstLineChars="200"/>
        <w:rPr>
          <w:del w:id="66" w:author="王爽(拟稿)" w:date="2021-11-08T09:36:45Z"/>
          <w:rFonts w:ascii="Times New Roman" w:hAnsi="Times New Roman" w:cs="Times New Roman"/>
          <w:szCs w:val="21"/>
        </w:rPr>
      </w:pPr>
      <w:del w:id="67" w:author="王爽(拟稿)" w:date="2021-11-08T09:36:45Z">
        <w:r>
          <w:rPr>
            <w:rFonts w:ascii="Times New Roman" w:hAnsi="Times New Roman" w:cs="Times New Roman"/>
          </w:rPr>
          <w:delText xml:space="preserve">2. </w:delText>
        </w:r>
      </w:del>
      <w:del w:id="68" w:author="王爽(拟稿)" w:date="2021-11-08T09:36:45Z">
        <w:r>
          <w:rPr>
            <w:rFonts w:hint="eastAsia" w:ascii="Times New Roman" w:hAnsi="Times New Roman" w:cs="Times New Roman"/>
          </w:rPr>
          <w:delText>表中的“</w:delText>
        </w:r>
      </w:del>
      <w:del w:id="69" w:author="王爽(拟稿)" w:date="2021-11-08T09:36:45Z">
        <w:r>
          <w:rPr>
            <w:rFonts w:hint="eastAsia" w:ascii="Times New Roman" w:hAnsi="Times New Roman" w:cs="Times New Roman"/>
            <w:szCs w:val="21"/>
          </w:rPr>
          <w:delText>专业类别”，是指根据气象部门主要岗位特点对各学历层次所需专业的归类，不是教育主管部门规定的专业类（或一级学科）。气象部门各单位发布的招录计划中，所列的“专业类别”需求，仅包含表中该类别所列的专业。</w:delText>
        </w:r>
      </w:del>
    </w:p>
    <w:p>
      <w:pPr>
        <w:spacing w:before="50" w:line="288" w:lineRule="auto"/>
        <w:ind w:firstLine="420" w:firstLineChars="200"/>
        <w:rPr>
          <w:del w:id="70" w:author="王爽(拟稿)" w:date="2021-11-08T09:36:45Z"/>
          <w:rFonts w:ascii="Times New Roman" w:hAnsi="Times New Roman" w:cs="Times New Roman"/>
          <w:szCs w:val="21"/>
        </w:rPr>
      </w:pPr>
      <w:del w:id="71" w:author="王爽(拟稿)" w:date="2021-11-08T09:36:45Z">
        <w:r>
          <w:rPr>
            <w:rFonts w:ascii="Times New Roman" w:hAnsi="Times New Roman" w:cs="Times New Roman"/>
            <w:szCs w:val="21"/>
          </w:rPr>
          <w:delText xml:space="preserve">3. </w:delText>
        </w:r>
      </w:del>
      <w:del w:id="72" w:author="王爽(拟稿)" w:date="2021-11-08T09:36:45Z">
        <w:r>
          <w:rPr>
            <w:rFonts w:hint="eastAsia" w:ascii="Times New Roman" w:hAnsi="Times New Roman" w:cs="Times New Roman"/>
            <w:szCs w:val="21"/>
          </w:rPr>
          <w:delText>表中的“包含专业”，是《教育部普通高等学校本科专业目录》、《授予博士、硕士学位和培养研究生的学科、专业目录》以及高等院校根据国家有关规定自主设置的研究生培养二级学科（专业）中包含的与气象部门主要岗位相匹配的本科和研究生专业，以及高等职业教育专业目录中包含的气象类专业</w:delText>
        </w:r>
      </w:del>
      <w:del w:id="73" w:author="王爽(拟稿)" w:date="2021-11-08T09:36:45Z">
        <w:r>
          <w:rPr>
            <w:rFonts w:ascii="Times New Roman" w:hAnsi="Times New Roman" w:cs="Times New Roman"/>
            <w:szCs w:val="21"/>
          </w:rPr>
          <w:delText>（专科层次）</w:delText>
        </w:r>
      </w:del>
      <w:del w:id="74" w:author="王爽(拟稿)" w:date="2021-11-08T09:36:45Z">
        <w:r>
          <w:rPr>
            <w:rFonts w:hint="eastAsia" w:ascii="Times New Roman" w:hAnsi="Times New Roman" w:cs="Times New Roman"/>
            <w:szCs w:val="21"/>
          </w:rPr>
          <w:delText>。确因工作需要招录未列入目录的专业的，应以批复的招录计划为准。</w:delText>
        </w:r>
      </w:del>
    </w:p>
    <w:p>
      <w:pPr>
        <w:spacing w:before="50" w:line="288" w:lineRule="auto"/>
        <w:ind w:firstLine="420" w:firstLineChars="200"/>
        <w:rPr>
          <w:del w:id="75" w:author="王爽(拟稿)" w:date="2021-11-08T09:36:45Z"/>
          <w:rFonts w:ascii="Times New Roman" w:hAnsi="Times New Roman" w:cs="Times New Roman"/>
          <w:szCs w:val="21"/>
        </w:rPr>
      </w:pPr>
      <w:del w:id="76" w:author="王爽(拟稿)" w:date="2021-11-08T09:36:45Z">
        <w:r>
          <w:rPr>
            <w:rFonts w:hint="eastAsia" w:ascii="Times New Roman" w:hAnsi="Times New Roman" w:cs="Times New Roman"/>
            <w:szCs w:val="21"/>
          </w:rPr>
          <w:delText>4</w:delText>
        </w:r>
      </w:del>
      <w:del w:id="77" w:author="王爽(拟稿)" w:date="2021-11-08T09:36:45Z">
        <w:r>
          <w:rPr>
            <w:rFonts w:ascii="Times New Roman" w:hAnsi="Times New Roman" w:cs="Times New Roman"/>
            <w:szCs w:val="21"/>
          </w:rPr>
          <w:delText xml:space="preserve">. </w:delText>
        </w:r>
      </w:del>
      <w:del w:id="78" w:author="王爽(拟稿)" w:date="2021-11-08T09:36:45Z">
        <w:r>
          <w:rPr>
            <w:rFonts w:hint="eastAsia" w:ascii="Times New Roman" w:hAnsi="Times New Roman" w:cs="Times New Roman"/>
            <w:szCs w:val="21"/>
          </w:rPr>
          <w:delText>专业名称后面括号中的文字为该专业的下设专业方向或该专业所属的教育主管部门规定的专业类（或一级学科）等，符合该条件的专业或专业方向方可按所列专业类别招录。</w:delText>
        </w:r>
      </w:del>
    </w:p>
    <w:p>
      <w:pPr>
        <w:spacing w:before="50" w:line="288" w:lineRule="auto"/>
        <w:ind w:firstLine="420" w:firstLineChars="200"/>
        <w:rPr>
          <w:rFonts w:ascii="Times New Roman" w:hAnsi="Times New Roman" w:cs="Times New Roman"/>
          <w:szCs w:val="21"/>
        </w:rPr>
      </w:pPr>
      <w:del w:id="79" w:author="王爽(拟稿)" w:date="2021-11-08T09:36:45Z">
        <w:r>
          <w:rPr>
            <w:rFonts w:hint="eastAsia" w:ascii="Times New Roman" w:hAnsi="Times New Roman" w:cs="Times New Roman"/>
            <w:szCs w:val="21"/>
          </w:rPr>
          <w:delText>5. 招录岗位专业设置的其他规定，以《气象部门人员招录岗位专业设置暂行办法》（</w:delText>
        </w:r>
        <w:bookmarkStart w:id="0" w:name="文号"/>
        <w:bookmarkEnd w:id="0"/>
        <w:r>
          <w:rPr>
            <w:rFonts w:hint="eastAsia" w:ascii="Times New Roman" w:hAnsi="Times New Roman" w:cs="Times New Roman"/>
            <w:szCs w:val="21"/>
          </w:rPr>
          <w:delText>气人函〔2019〕317号）为准。</w:delText>
        </w:r>
      </w:de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方正大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028808"/>
      <w:docPartObj>
        <w:docPartGallery w:val="AutoText"/>
      </w:docPartObj>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爽(拟稿)">
    <w15:presenceInfo w15:providerId="None" w15:userId="王爽(拟稿)"/>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revisionView w:markup="0"/>
  <w:trackRevisions w:val="1"/>
  <w:documentProtection w:formatting="1"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FD33CE"/>
    <w:rsid w:val="143E2D06"/>
    <w:rsid w:val="2C254C48"/>
    <w:rsid w:val="2F405097"/>
    <w:rsid w:val="31B60DA3"/>
    <w:rsid w:val="335470FA"/>
    <w:rsid w:val="4A875EB3"/>
    <w:rsid w:val="4A8C533B"/>
    <w:rsid w:val="527E3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qFormat/>
    <w:uiPriority w:val="0"/>
    <w:pPr>
      <w:jc w:val="left"/>
    </w:pPr>
  </w:style>
  <w:style w:type="paragraph" w:styleId="3">
    <w:name w:val="Balloon Text"/>
    <w:basedOn w:val="1"/>
    <w:link w:val="15"/>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kern w:val="0"/>
      <w:sz w:val="24"/>
    </w:rPr>
  </w:style>
  <w:style w:type="paragraph" w:styleId="7">
    <w:name w:val="annotation subject"/>
    <w:basedOn w:val="2"/>
    <w:next w:val="2"/>
    <w:link w:val="19"/>
    <w:qFormat/>
    <w:uiPriority w:val="0"/>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uiPriority w:val="0"/>
    <w:rPr>
      <w:sz w:val="21"/>
      <w:szCs w:val="21"/>
    </w:rPr>
  </w:style>
  <w:style w:type="paragraph" w:customStyle="1" w:styleId="12">
    <w:name w:val="教育部3"/>
    <w:basedOn w:val="1"/>
    <w:qFormat/>
    <w:uiPriority w:val="0"/>
    <w:pPr>
      <w:widowControl/>
      <w:spacing w:line="440" w:lineRule="exact"/>
      <w:jc w:val="center"/>
    </w:pPr>
    <w:rPr>
      <w:rFonts w:ascii="方正小标宋_GBK" w:eastAsia="方正小标宋_GBK"/>
      <w:bCs/>
      <w:kern w:val="0"/>
      <w:sz w:val="32"/>
      <w:szCs w:val="21"/>
    </w:rPr>
  </w:style>
  <w:style w:type="character" w:customStyle="1" w:styleId="13">
    <w:name w:val="页眉 Char"/>
    <w:basedOn w:val="10"/>
    <w:link w:val="5"/>
    <w:qFormat/>
    <w:uiPriority w:val="0"/>
    <w:rPr>
      <w:rFonts w:asciiTheme="minorHAnsi" w:hAnsiTheme="minorHAnsi" w:eastAsiaTheme="minorEastAsia" w:cstheme="minorBidi"/>
      <w:kern w:val="2"/>
      <w:sz w:val="18"/>
      <w:szCs w:val="18"/>
    </w:rPr>
  </w:style>
  <w:style w:type="character" w:customStyle="1" w:styleId="14">
    <w:name w:val="页脚 Char"/>
    <w:basedOn w:val="10"/>
    <w:link w:val="4"/>
    <w:qFormat/>
    <w:uiPriority w:val="99"/>
    <w:rPr>
      <w:rFonts w:asciiTheme="minorHAnsi" w:hAnsiTheme="minorHAnsi" w:eastAsiaTheme="minorEastAsia" w:cstheme="minorBidi"/>
      <w:kern w:val="2"/>
      <w:sz w:val="18"/>
      <w:szCs w:val="18"/>
    </w:rPr>
  </w:style>
  <w:style w:type="character" w:customStyle="1" w:styleId="15">
    <w:name w:val="批注框文本 Char"/>
    <w:basedOn w:val="10"/>
    <w:link w:val="3"/>
    <w:qFormat/>
    <w:uiPriority w:val="0"/>
    <w:rPr>
      <w:rFonts w:asciiTheme="minorHAnsi" w:hAnsiTheme="minorHAnsi" w:eastAsiaTheme="minorEastAsia" w:cstheme="minorBidi"/>
      <w:kern w:val="2"/>
      <w:sz w:val="18"/>
      <w:szCs w:val="18"/>
    </w:rPr>
  </w:style>
  <w:style w:type="paragraph" w:styleId="16">
    <w:name w:val="List Paragraph"/>
    <w:basedOn w:val="1"/>
    <w:unhideWhenUsed/>
    <w:qFormat/>
    <w:uiPriority w:val="99"/>
    <w:pPr>
      <w:ind w:firstLine="420" w:firstLineChars="200"/>
    </w:pPr>
  </w:style>
  <w:style w:type="paragraph" w:customStyle="1" w:styleId="17">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Char"/>
    <w:basedOn w:val="10"/>
    <w:link w:val="2"/>
    <w:uiPriority w:val="0"/>
    <w:rPr>
      <w:rFonts w:asciiTheme="minorHAnsi" w:hAnsiTheme="minorHAnsi" w:eastAsiaTheme="minorEastAsia" w:cstheme="minorBidi"/>
      <w:kern w:val="2"/>
      <w:sz w:val="21"/>
      <w:szCs w:val="24"/>
    </w:rPr>
  </w:style>
  <w:style w:type="character" w:customStyle="1" w:styleId="19">
    <w:name w:val="批注主题 Char"/>
    <w:basedOn w:val="18"/>
    <w:link w:val="7"/>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4164C-C5CA-46F4-A40F-F64035733C5E}">
  <ds:schemaRefs/>
</ds:datastoreItem>
</file>

<file path=docProps/app.xml><?xml version="1.0" encoding="utf-8"?>
<Properties xmlns="http://schemas.openxmlformats.org/officeDocument/2006/extended-properties" xmlns:vt="http://schemas.openxmlformats.org/officeDocument/2006/docPropsVTypes">
  <Template>wdzx97.dot</Template>
  <Company>Microsoft</Company>
  <Pages>3</Pages>
  <Words>2894</Words>
  <Characters>103</Characters>
  <Lines>1</Lines>
  <Paragraphs>5</Paragraphs>
  <TotalTime>424</TotalTime>
  <ScaleCrop>false</ScaleCrop>
  <LinksUpToDate>false</LinksUpToDate>
  <CharactersWithSpaces>2992</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2020-10-26T06:44:00Z</dcterms:created>
  <dc:creator>qxrc</dc:creator>
  <cp:lastModifiedBy>王爽(拟稿)</cp:lastModifiedBy>
  <cp:lastPrinted>2020-11-02T02:01:00Z</cp:lastPrinted>
  <dcterms:modified xsi:type="dcterms:W3CDTF">2021-11-08T01:37:13Z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